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8"/>
      </w:tblGrid>
      <w:tr w:rsidR="000F2A98" w:rsidRPr="00C31B16" w14:paraId="54C90F66" w14:textId="77777777">
        <w:tc>
          <w:tcPr>
            <w:tcW w:w="9468" w:type="dxa"/>
          </w:tcPr>
          <w:p w14:paraId="5C376921" w14:textId="12DABC65" w:rsidR="001857CE" w:rsidRPr="00C31B16" w:rsidRDefault="000F2A98">
            <w:pPr>
              <w:rPr>
                <w:color w:val="000000" w:themeColor="text1"/>
                <w:sz w:val="40"/>
                <w:szCs w:val="40"/>
              </w:rPr>
            </w:pPr>
            <w:r w:rsidRPr="00C31B16">
              <w:rPr>
                <w:b/>
                <w:color w:val="000000" w:themeColor="text1"/>
                <w:sz w:val="40"/>
                <w:szCs w:val="40"/>
              </w:rPr>
              <w:t>Role 1</w:t>
            </w:r>
            <w:r w:rsidRPr="00C31B16">
              <w:rPr>
                <w:color w:val="000000" w:themeColor="text1"/>
                <w:sz w:val="40"/>
                <w:szCs w:val="40"/>
              </w:rPr>
              <w:t xml:space="preserve">: You are the </w:t>
            </w:r>
            <w:r w:rsidRPr="00C31B16">
              <w:rPr>
                <w:b/>
                <w:color w:val="000000" w:themeColor="text1"/>
                <w:sz w:val="40"/>
                <w:szCs w:val="40"/>
              </w:rPr>
              <w:t>meeting leader</w:t>
            </w:r>
            <w:r w:rsidRPr="00C31B16">
              <w:rPr>
                <w:color w:val="000000" w:themeColor="text1"/>
                <w:sz w:val="40"/>
                <w:szCs w:val="40"/>
              </w:rPr>
              <w:t xml:space="preserve">. Use the list of meeting tips to run </w:t>
            </w:r>
            <w:ins w:id="0" w:author="Gunn High School" w:date="2016-07-13T11:48:00Z">
              <w:r w:rsidR="00EE6495" w:rsidRPr="00815A77">
                <w:rPr>
                  <w:color w:val="0D0D0D" w:themeColor="text1" w:themeTint="F2"/>
                  <w:sz w:val="40"/>
                  <w:szCs w:val="40"/>
                  <w:u w:val="single"/>
                </w:rPr>
                <w:t>a culturally responsive</w:t>
              </w:r>
            </w:ins>
            <w:r w:rsidRPr="00815A77">
              <w:rPr>
                <w:color w:val="000000" w:themeColor="text1"/>
                <w:sz w:val="40"/>
                <w:szCs w:val="40"/>
                <w:u w:val="single"/>
              </w:rPr>
              <w:t xml:space="preserve"> </w:t>
            </w:r>
            <w:r w:rsidRPr="00C31B16">
              <w:rPr>
                <w:color w:val="000000" w:themeColor="text1"/>
                <w:sz w:val="40"/>
                <w:szCs w:val="40"/>
              </w:rPr>
              <w:t xml:space="preserve">meeting to the best of your ability. </w:t>
            </w:r>
          </w:p>
        </w:tc>
      </w:tr>
      <w:tr w:rsidR="001857CE" w:rsidRPr="00C31B16" w14:paraId="53CAEAB7" w14:textId="77777777">
        <w:tc>
          <w:tcPr>
            <w:tcW w:w="9468" w:type="dxa"/>
          </w:tcPr>
          <w:p w14:paraId="406091EC" w14:textId="77777777" w:rsidR="001857CE" w:rsidRPr="00C31B16" w:rsidRDefault="001857CE">
            <w:pPr>
              <w:rPr>
                <w:b/>
                <w:color w:val="000000" w:themeColor="text1"/>
                <w:sz w:val="40"/>
                <w:szCs w:val="40"/>
              </w:rPr>
            </w:pPr>
          </w:p>
        </w:tc>
      </w:tr>
      <w:tr w:rsidR="000F2A98" w:rsidRPr="00C31B16" w14:paraId="261D7654" w14:textId="77777777">
        <w:tc>
          <w:tcPr>
            <w:tcW w:w="9468" w:type="dxa"/>
          </w:tcPr>
          <w:p w14:paraId="2A9B6279" w14:textId="36A41BBE" w:rsidR="000F2A98" w:rsidRPr="00C31B16" w:rsidRDefault="000F2A98" w:rsidP="00EE6495">
            <w:pPr>
              <w:rPr>
                <w:color w:val="000000" w:themeColor="text1"/>
                <w:sz w:val="40"/>
                <w:szCs w:val="40"/>
              </w:rPr>
            </w:pPr>
            <w:r w:rsidRPr="00C31B16">
              <w:rPr>
                <w:b/>
                <w:color w:val="000000" w:themeColor="text1"/>
                <w:sz w:val="40"/>
                <w:szCs w:val="40"/>
              </w:rPr>
              <w:t>Role 2</w:t>
            </w:r>
            <w:r w:rsidRPr="00C31B16">
              <w:rPr>
                <w:color w:val="000000" w:themeColor="text1"/>
                <w:sz w:val="40"/>
                <w:szCs w:val="40"/>
              </w:rPr>
              <w:t>: You are new in your job and are trying to advance in the organization. You don’t know very much about the organization yet. You have a lot to learn. You are eager to please the leader.</w:t>
            </w:r>
          </w:p>
        </w:tc>
      </w:tr>
      <w:tr w:rsidR="001857CE" w:rsidRPr="00C31B16" w14:paraId="6E550BF7" w14:textId="77777777">
        <w:tc>
          <w:tcPr>
            <w:tcW w:w="9468" w:type="dxa"/>
          </w:tcPr>
          <w:p w14:paraId="53513B19" w14:textId="77777777" w:rsidR="001857CE" w:rsidRPr="00C31B16" w:rsidRDefault="001857CE" w:rsidP="000F2A98">
            <w:pPr>
              <w:rPr>
                <w:b/>
                <w:color w:val="000000" w:themeColor="text1"/>
                <w:sz w:val="40"/>
                <w:szCs w:val="40"/>
              </w:rPr>
            </w:pPr>
          </w:p>
        </w:tc>
      </w:tr>
      <w:tr w:rsidR="000F2A98" w:rsidRPr="00C31B16" w14:paraId="055F5745" w14:textId="77777777">
        <w:tc>
          <w:tcPr>
            <w:tcW w:w="9468" w:type="dxa"/>
          </w:tcPr>
          <w:p w14:paraId="4FB8F36C" w14:textId="77777777" w:rsidR="000F2A98" w:rsidRPr="00C31B16" w:rsidRDefault="000F2A98" w:rsidP="001232E6">
            <w:pPr>
              <w:rPr>
                <w:color w:val="000000" w:themeColor="text1"/>
                <w:sz w:val="40"/>
                <w:szCs w:val="40"/>
              </w:rPr>
            </w:pPr>
            <w:r w:rsidRPr="00C31B16">
              <w:rPr>
                <w:b/>
                <w:color w:val="000000" w:themeColor="text1"/>
                <w:sz w:val="40"/>
                <w:szCs w:val="40"/>
              </w:rPr>
              <w:t>Role 3</w:t>
            </w:r>
            <w:r w:rsidRPr="00C31B16">
              <w:rPr>
                <w:color w:val="000000" w:themeColor="text1"/>
                <w:sz w:val="40"/>
                <w:szCs w:val="40"/>
              </w:rPr>
              <w:t xml:space="preserve">:  You have been in the organization for over 15 years.  You have seen </w:t>
            </w:r>
            <w:r w:rsidR="001232E6" w:rsidRPr="00C31B16">
              <w:rPr>
                <w:color w:val="000000" w:themeColor="text1"/>
                <w:sz w:val="40"/>
                <w:szCs w:val="40"/>
              </w:rPr>
              <w:t xml:space="preserve">many educational fads come and go. You like the way you teach and do not want to change. </w:t>
            </w:r>
            <w:r w:rsidRPr="00C31B16">
              <w:rPr>
                <w:color w:val="000000" w:themeColor="text1"/>
                <w:sz w:val="40"/>
                <w:szCs w:val="40"/>
              </w:rPr>
              <w:t xml:space="preserve">You are very negative when you give opinions. </w:t>
            </w:r>
          </w:p>
        </w:tc>
      </w:tr>
      <w:tr w:rsidR="001857CE" w:rsidRPr="00C31B16" w14:paraId="635D284B" w14:textId="77777777">
        <w:tc>
          <w:tcPr>
            <w:tcW w:w="9468" w:type="dxa"/>
          </w:tcPr>
          <w:p w14:paraId="35A3AE29" w14:textId="77777777" w:rsidR="001857CE" w:rsidRPr="00C31B16" w:rsidRDefault="001857CE" w:rsidP="000F2A98">
            <w:pPr>
              <w:rPr>
                <w:b/>
                <w:color w:val="000000" w:themeColor="text1"/>
                <w:sz w:val="40"/>
                <w:szCs w:val="40"/>
              </w:rPr>
            </w:pPr>
          </w:p>
        </w:tc>
      </w:tr>
      <w:tr w:rsidR="000F2A98" w:rsidRPr="00C31B16" w14:paraId="2C8D16A2" w14:textId="77777777">
        <w:tc>
          <w:tcPr>
            <w:tcW w:w="9468" w:type="dxa"/>
          </w:tcPr>
          <w:p w14:paraId="07DFB771" w14:textId="77777777" w:rsidR="000F2A98" w:rsidRPr="00C31B16" w:rsidRDefault="000F2A98" w:rsidP="000F2A98">
            <w:pPr>
              <w:rPr>
                <w:color w:val="000000" w:themeColor="text1"/>
                <w:sz w:val="40"/>
                <w:szCs w:val="40"/>
              </w:rPr>
            </w:pPr>
            <w:r w:rsidRPr="00C31B16">
              <w:rPr>
                <w:b/>
                <w:color w:val="000000" w:themeColor="text1"/>
                <w:sz w:val="40"/>
                <w:szCs w:val="40"/>
              </w:rPr>
              <w:t>Role 4</w:t>
            </w:r>
            <w:r w:rsidR="001232E6" w:rsidRPr="00C31B16">
              <w:rPr>
                <w:color w:val="000000" w:themeColor="text1"/>
                <w:sz w:val="40"/>
                <w:szCs w:val="40"/>
              </w:rPr>
              <w:t>: You are extremely introverted</w:t>
            </w:r>
            <w:r w:rsidRPr="00C31B16">
              <w:rPr>
                <w:color w:val="000000" w:themeColor="text1"/>
                <w:sz w:val="40"/>
                <w:szCs w:val="40"/>
              </w:rPr>
              <w:t xml:space="preserve"> and quiet. </w:t>
            </w:r>
            <w:r w:rsidRPr="00C31B16">
              <w:rPr>
                <w:color w:val="000000" w:themeColor="text1"/>
                <w:sz w:val="40"/>
                <w:szCs w:val="40"/>
                <w:u w:val="single"/>
              </w:rPr>
              <w:t>You have good thoughts and opinions</w:t>
            </w:r>
            <w:r w:rsidRPr="00C31B16">
              <w:rPr>
                <w:color w:val="000000" w:themeColor="text1"/>
                <w:sz w:val="40"/>
                <w:szCs w:val="40"/>
              </w:rPr>
              <w:t>, but will not share unless directly asked</w:t>
            </w:r>
            <w:r w:rsidR="001232E6" w:rsidRPr="00C31B16">
              <w:rPr>
                <w:color w:val="000000" w:themeColor="text1"/>
                <w:sz w:val="40"/>
                <w:szCs w:val="40"/>
              </w:rPr>
              <w:t>, and given time to speak clearly and thoughtfully</w:t>
            </w:r>
            <w:r w:rsidRPr="00C31B16">
              <w:rPr>
                <w:color w:val="000000" w:themeColor="text1"/>
                <w:sz w:val="40"/>
                <w:szCs w:val="40"/>
              </w:rPr>
              <w:t xml:space="preserve">.  </w:t>
            </w:r>
          </w:p>
        </w:tc>
      </w:tr>
      <w:tr w:rsidR="001857CE" w:rsidRPr="00C31B16" w14:paraId="08D858EF" w14:textId="77777777">
        <w:tc>
          <w:tcPr>
            <w:tcW w:w="9468" w:type="dxa"/>
          </w:tcPr>
          <w:p w14:paraId="3BAA219D" w14:textId="77777777" w:rsidR="001857CE" w:rsidRPr="00C31B16" w:rsidRDefault="001857CE" w:rsidP="000F2A98">
            <w:pPr>
              <w:rPr>
                <w:b/>
                <w:color w:val="000000" w:themeColor="text1"/>
                <w:sz w:val="40"/>
                <w:szCs w:val="40"/>
              </w:rPr>
            </w:pPr>
          </w:p>
        </w:tc>
      </w:tr>
      <w:tr w:rsidR="000F2A98" w:rsidRPr="00C31B16" w14:paraId="00FD54F8" w14:textId="77777777">
        <w:tc>
          <w:tcPr>
            <w:tcW w:w="9468" w:type="dxa"/>
          </w:tcPr>
          <w:p w14:paraId="6ED87494" w14:textId="77777777" w:rsidR="000F2A98" w:rsidRPr="00C31B16" w:rsidRDefault="000F2A98" w:rsidP="001232E6">
            <w:pPr>
              <w:rPr>
                <w:color w:val="000000" w:themeColor="text1"/>
                <w:sz w:val="40"/>
                <w:szCs w:val="40"/>
              </w:rPr>
            </w:pPr>
            <w:r w:rsidRPr="00C31B16">
              <w:rPr>
                <w:b/>
                <w:color w:val="000000" w:themeColor="text1"/>
                <w:sz w:val="40"/>
                <w:szCs w:val="40"/>
              </w:rPr>
              <w:t>Role 5</w:t>
            </w:r>
            <w:r w:rsidRPr="00C31B16">
              <w:rPr>
                <w:color w:val="000000" w:themeColor="text1"/>
                <w:sz w:val="40"/>
                <w:szCs w:val="40"/>
              </w:rPr>
              <w:t>: You are very social</w:t>
            </w:r>
            <w:r w:rsidR="001232E6" w:rsidRPr="00C31B16">
              <w:rPr>
                <w:color w:val="000000" w:themeColor="text1"/>
                <w:sz w:val="40"/>
                <w:szCs w:val="40"/>
              </w:rPr>
              <w:t xml:space="preserve">. You are fun and humorous. </w:t>
            </w:r>
            <w:r w:rsidRPr="00C31B16">
              <w:rPr>
                <w:color w:val="000000" w:themeColor="text1"/>
                <w:sz w:val="40"/>
                <w:szCs w:val="40"/>
              </w:rPr>
              <w:t>You talk a lot</w:t>
            </w:r>
            <w:r w:rsidR="001232E6" w:rsidRPr="00C31B16">
              <w:rPr>
                <w:color w:val="000000" w:themeColor="text1"/>
                <w:sz w:val="40"/>
                <w:szCs w:val="40"/>
              </w:rPr>
              <w:t>, sometimes without thinking</w:t>
            </w:r>
            <w:r w:rsidRPr="00C31B16">
              <w:rPr>
                <w:color w:val="000000" w:themeColor="text1"/>
                <w:sz w:val="40"/>
                <w:szCs w:val="40"/>
              </w:rPr>
              <w:t xml:space="preserve">. You interrupt people. </w:t>
            </w:r>
          </w:p>
        </w:tc>
      </w:tr>
      <w:tr w:rsidR="001857CE" w:rsidRPr="00C31B16" w14:paraId="5D496C17" w14:textId="77777777">
        <w:tc>
          <w:tcPr>
            <w:tcW w:w="9468" w:type="dxa"/>
          </w:tcPr>
          <w:p w14:paraId="11B163AC" w14:textId="77777777" w:rsidR="001857CE" w:rsidRPr="00C31B16" w:rsidRDefault="001857CE" w:rsidP="000F2A98">
            <w:pPr>
              <w:rPr>
                <w:color w:val="000000" w:themeColor="text1"/>
                <w:sz w:val="40"/>
                <w:szCs w:val="40"/>
              </w:rPr>
            </w:pPr>
          </w:p>
        </w:tc>
      </w:tr>
      <w:tr w:rsidR="000F2A98" w:rsidRPr="00C31B16" w14:paraId="64463550" w14:textId="77777777">
        <w:tc>
          <w:tcPr>
            <w:tcW w:w="9468" w:type="dxa"/>
          </w:tcPr>
          <w:p w14:paraId="64C492F2" w14:textId="14E95337" w:rsidR="000F2A98" w:rsidRPr="00C31B16" w:rsidRDefault="000F2A98" w:rsidP="00C31B16">
            <w:pPr>
              <w:rPr>
                <w:color w:val="000000" w:themeColor="text1"/>
                <w:sz w:val="40"/>
                <w:szCs w:val="40"/>
              </w:rPr>
            </w:pPr>
            <w:r w:rsidRPr="00C31B16">
              <w:rPr>
                <w:b/>
                <w:color w:val="000000" w:themeColor="text1"/>
                <w:sz w:val="40"/>
                <w:szCs w:val="40"/>
              </w:rPr>
              <w:t>Role 6</w:t>
            </w:r>
            <w:r w:rsidRPr="00C31B16">
              <w:rPr>
                <w:color w:val="000000" w:themeColor="text1"/>
                <w:sz w:val="40"/>
                <w:szCs w:val="40"/>
              </w:rPr>
              <w:t xml:space="preserve">: You are </w:t>
            </w:r>
            <w:proofErr w:type="gramStart"/>
            <w:r w:rsidRPr="00C31B16">
              <w:rPr>
                <w:color w:val="000000" w:themeColor="text1"/>
                <w:sz w:val="40"/>
                <w:szCs w:val="40"/>
              </w:rPr>
              <w:t>an</w:t>
            </w:r>
            <w:proofErr w:type="gramEnd"/>
            <w:r w:rsidRPr="00C31B16">
              <w:rPr>
                <w:color w:val="000000" w:themeColor="text1"/>
                <w:sz w:val="40"/>
                <w:szCs w:val="40"/>
              </w:rPr>
              <w:t xml:space="preserve"> </w:t>
            </w:r>
            <w:r w:rsidR="00C31B16" w:rsidRPr="00C31B16">
              <w:rPr>
                <w:color w:val="000000" w:themeColor="text1"/>
                <w:sz w:val="40"/>
                <w:szCs w:val="40"/>
              </w:rPr>
              <w:t>good</w:t>
            </w:r>
            <w:r w:rsidRPr="00C31B16">
              <w:rPr>
                <w:color w:val="000000" w:themeColor="text1"/>
                <w:sz w:val="40"/>
                <w:szCs w:val="40"/>
              </w:rPr>
              <w:t xml:space="preserve"> member of the team. </w:t>
            </w:r>
            <w:ins w:id="1" w:author="Gunn High School" w:date="2016-07-13T11:49:00Z">
              <w:r w:rsidR="00EE6495" w:rsidRPr="00C31B16">
                <w:rPr>
                  <w:color w:val="000000" w:themeColor="text1"/>
                  <w:sz w:val="40"/>
                  <w:szCs w:val="40"/>
                </w:rPr>
                <w:t xml:space="preserve">You speak a </w:t>
              </w:r>
            </w:ins>
            <w:ins w:id="2" w:author="Gunn High School" w:date="2016-07-13T11:50:00Z">
              <w:r w:rsidR="00EE6495" w:rsidRPr="00C31B16">
                <w:rPr>
                  <w:color w:val="000000" w:themeColor="text1"/>
                  <w:sz w:val="40"/>
                  <w:szCs w:val="40"/>
                </w:rPr>
                <w:t>language</w:t>
              </w:r>
            </w:ins>
            <w:ins w:id="3" w:author="Gunn High School" w:date="2016-07-13T11:49:00Z">
              <w:r w:rsidR="00EE6495" w:rsidRPr="00C31B16">
                <w:rPr>
                  <w:color w:val="000000" w:themeColor="text1"/>
                  <w:sz w:val="40"/>
                  <w:szCs w:val="40"/>
                </w:rPr>
                <w:t xml:space="preserve"> </w:t>
              </w:r>
            </w:ins>
            <w:ins w:id="4" w:author="Gunn High School" w:date="2016-07-13T11:50:00Z">
              <w:r w:rsidR="00EE6495" w:rsidRPr="00C31B16">
                <w:rPr>
                  <w:color w:val="000000" w:themeColor="text1"/>
                  <w:sz w:val="40"/>
                  <w:szCs w:val="40"/>
                </w:rPr>
                <w:t xml:space="preserve">other than English, and your English is weaker than your first language, so sometimes you don’t understand what the native speakers are saying. You need clarification. </w:t>
              </w:r>
            </w:ins>
          </w:p>
        </w:tc>
      </w:tr>
      <w:tr w:rsidR="00EE6495" w:rsidRPr="00C31B16" w14:paraId="69FD80DF" w14:textId="77777777">
        <w:trPr>
          <w:ins w:id="5" w:author="Gunn High School" w:date="2016-07-13T11:52:00Z"/>
        </w:trPr>
        <w:tc>
          <w:tcPr>
            <w:tcW w:w="9468" w:type="dxa"/>
          </w:tcPr>
          <w:p w14:paraId="215C38D8" w14:textId="77777777" w:rsidR="00EE6495" w:rsidRPr="00C31B16" w:rsidRDefault="00EE6495" w:rsidP="00EE6495">
            <w:pPr>
              <w:rPr>
                <w:ins w:id="6" w:author="Gunn High School" w:date="2016-07-13T11:52:00Z"/>
                <w:b/>
                <w:color w:val="000000" w:themeColor="text1"/>
                <w:sz w:val="40"/>
                <w:szCs w:val="40"/>
              </w:rPr>
            </w:pPr>
          </w:p>
        </w:tc>
      </w:tr>
    </w:tbl>
    <w:p w14:paraId="74783160" w14:textId="77777777" w:rsidR="001857CE" w:rsidRPr="00C31B16" w:rsidRDefault="001857CE">
      <w:pPr>
        <w:rPr>
          <w:color w:val="000000" w:themeColor="text1"/>
        </w:rPr>
      </w:pPr>
    </w:p>
    <w:p w14:paraId="420B1E9F" w14:textId="77777777" w:rsidR="000F2A98" w:rsidRPr="00C31B16" w:rsidRDefault="000F2A98">
      <w:pPr>
        <w:rPr>
          <w:color w:val="000000" w:themeColor="text1"/>
        </w:rPr>
      </w:pPr>
    </w:p>
    <w:p w14:paraId="3FA27F38" w14:textId="77777777" w:rsidR="001232E6" w:rsidRPr="00C31B16" w:rsidRDefault="001232E6">
      <w:pPr>
        <w:rPr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8"/>
      </w:tblGrid>
      <w:tr w:rsidR="00A03523" w:rsidRPr="00C31B16" w14:paraId="22CCF10F" w14:textId="77777777" w:rsidTr="00EE6495">
        <w:tc>
          <w:tcPr>
            <w:tcW w:w="8928" w:type="dxa"/>
          </w:tcPr>
          <w:p w14:paraId="76833674" w14:textId="6C97FD77" w:rsidR="00A03523" w:rsidRPr="00C31B16" w:rsidRDefault="00A03523" w:rsidP="00EE6495">
            <w:pPr>
              <w:ind w:right="-720"/>
              <w:rPr>
                <w:b/>
                <w:color w:val="000000" w:themeColor="text1"/>
                <w:sz w:val="40"/>
                <w:szCs w:val="40"/>
              </w:rPr>
            </w:pPr>
            <w:r w:rsidRPr="00C31B16">
              <w:rPr>
                <w:b/>
                <w:color w:val="000000" w:themeColor="text1"/>
                <w:sz w:val="40"/>
                <w:szCs w:val="40"/>
              </w:rPr>
              <w:t>As the leader of the group</w:t>
            </w:r>
            <w:proofErr w:type="gramStart"/>
            <w:r w:rsidRPr="00C31B16">
              <w:rPr>
                <w:b/>
                <w:color w:val="000000" w:themeColor="text1"/>
                <w:sz w:val="40"/>
                <w:szCs w:val="40"/>
              </w:rPr>
              <w:t xml:space="preserve">, </w:t>
            </w:r>
            <w:ins w:id="7" w:author="Gunn High School" w:date="2016-07-13T11:52:00Z">
              <w:r w:rsidR="00EE6495" w:rsidRPr="00C31B16">
                <w:rPr>
                  <w:b/>
                  <w:color w:val="000000" w:themeColor="text1"/>
                  <w:sz w:val="40"/>
                  <w:szCs w:val="40"/>
                </w:rPr>
                <w:t xml:space="preserve"> you</w:t>
              </w:r>
              <w:proofErr w:type="gramEnd"/>
              <w:r w:rsidR="00EE6495" w:rsidRPr="00C31B16">
                <w:rPr>
                  <w:b/>
                  <w:color w:val="000000" w:themeColor="text1"/>
                  <w:sz w:val="40"/>
                  <w:szCs w:val="40"/>
                </w:rPr>
                <w:t xml:space="preserve"> need to accompli</w:t>
              </w:r>
            </w:ins>
            <w:r w:rsidR="00C31B16" w:rsidRPr="00C31B16">
              <w:rPr>
                <w:b/>
                <w:color w:val="000000" w:themeColor="text1"/>
                <w:sz w:val="40"/>
                <w:szCs w:val="40"/>
                <w:u w:val="single"/>
              </w:rPr>
              <w:t>sh</w:t>
            </w:r>
            <w:r w:rsidR="00C31B16" w:rsidRPr="00C31B16">
              <w:rPr>
                <w:b/>
                <w:color w:val="000000" w:themeColor="text1"/>
                <w:sz w:val="40"/>
                <w:szCs w:val="40"/>
              </w:rPr>
              <w:t xml:space="preserve"> this</w:t>
            </w:r>
            <w:ins w:id="8" w:author="Gunn High School" w:date="2016-07-13T11:52:00Z">
              <w:r w:rsidR="00EE6495" w:rsidRPr="00C31B16">
                <w:rPr>
                  <w:b/>
                  <w:color w:val="000000" w:themeColor="text1"/>
                  <w:sz w:val="40"/>
                  <w:szCs w:val="40"/>
                </w:rPr>
                <w:t xml:space="preserve"> this with your group in a</w:t>
              </w:r>
            </w:ins>
            <w:ins w:id="9" w:author="Gunn High School" w:date="2016-07-13T11:53:00Z">
              <w:r w:rsidR="00EE6495" w:rsidRPr="00C31B16">
                <w:rPr>
                  <w:b/>
                  <w:color w:val="000000" w:themeColor="text1"/>
                  <w:sz w:val="40"/>
                  <w:szCs w:val="40"/>
                </w:rPr>
                <w:t xml:space="preserve"> </w:t>
              </w:r>
            </w:ins>
            <w:ins w:id="10" w:author="Gunn High School" w:date="2016-07-13T11:52:00Z">
              <w:r w:rsidR="00EE6495" w:rsidRPr="00C31B16">
                <w:rPr>
                  <w:b/>
                  <w:color w:val="000000" w:themeColor="text1"/>
                  <w:sz w:val="40"/>
                  <w:szCs w:val="40"/>
                </w:rPr>
                <w:t xml:space="preserve">culturally </w:t>
              </w:r>
            </w:ins>
            <w:ins w:id="11" w:author="Gunn High School" w:date="2016-07-13T11:53:00Z">
              <w:r w:rsidR="00EE6495" w:rsidRPr="00C31B16">
                <w:rPr>
                  <w:b/>
                  <w:color w:val="000000" w:themeColor="text1"/>
                  <w:sz w:val="40"/>
                  <w:szCs w:val="40"/>
                </w:rPr>
                <w:t>responsive</w:t>
              </w:r>
            </w:ins>
            <w:ins w:id="12" w:author="Gunn High School" w:date="2016-07-13T11:52:00Z">
              <w:r w:rsidR="00EE6495" w:rsidRPr="00C31B16">
                <w:rPr>
                  <w:b/>
                  <w:color w:val="000000" w:themeColor="text1"/>
                  <w:sz w:val="40"/>
                  <w:szCs w:val="40"/>
                </w:rPr>
                <w:t xml:space="preserve"> </w:t>
              </w:r>
            </w:ins>
            <w:ins w:id="13" w:author="Gunn High School" w:date="2016-07-13T11:53:00Z">
              <w:r w:rsidR="00EE6495" w:rsidRPr="00C31B16">
                <w:rPr>
                  <w:b/>
                  <w:color w:val="000000" w:themeColor="text1"/>
                  <w:sz w:val="40"/>
                  <w:szCs w:val="40"/>
                </w:rPr>
                <w:t xml:space="preserve">way. </w:t>
              </w:r>
            </w:ins>
          </w:p>
        </w:tc>
      </w:tr>
      <w:tr w:rsidR="000F2A98" w:rsidRPr="00C31B16" w14:paraId="1B994825" w14:textId="77777777" w:rsidTr="00EE6495">
        <w:tc>
          <w:tcPr>
            <w:tcW w:w="8928" w:type="dxa"/>
          </w:tcPr>
          <w:p w14:paraId="2264B824" w14:textId="77777777" w:rsidR="00EE6495" w:rsidRPr="00C31B16" w:rsidRDefault="000F2A98" w:rsidP="001232E6">
            <w:pPr>
              <w:ind w:right="-720"/>
              <w:rPr>
                <w:ins w:id="14" w:author="Gunn High School" w:date="2016-07-13T11:53:00Z"/>
                <w:color w:val="000000" w:themeColor="text1"/>
                <w:sz w:val="40"/>
                <w:szCs w:val="40"/>
              </w:rPr>
            </w:pPr>
            <w:r w:rsidRPr="00C31B16">
              <w:rPr>
                <w:b/>
                <w:color w:val="000000" w:themeColor="text1"/>
                <w:sz w:val="40"/>
                <w:szCs w:val="40"/>
              </w:rPr>
              <w:t>Purpose 1</w:t>
            </w:r>
            <w:r w:rsidR="001232E6" w:rsidRPr="00C31B16">
              <w:rPr>
                <w:color w:val="000000" w:themeColor="text1"/>
                <w:sz w:val="40"/>
                <w:szCs w:val="40"/>
              </w:rPr>
              <w:t xml:space="preserve">: You must prepare a statement outlining </w:t>
            </w:r>
          </w:p>
          <w:p w14:paraId="66FB35BC" w14:textId="77777777" w:rsidR="00C31B16" w:rsidRPr="00C31B16" w:rsidRDefault="001232E6" w:rsidP="00EE6495">
            <w:pPr>
              <w:ind w:right="-720"/>
              <w:rPr>
                <w:color w:val="000000" w:themeColor="text1"/>
                <w:sz w:val="40"/>
                <w:szCs w:val="40"/>
              </w:rPr>
            </w:pPr>
            <w:proofErr w:type="gramStart"/>
            <w:r w:rsidRPr="00C31B16">
              <w:rPr>
                <w:color w:val="000000" w:themeColor="text1"/>
                <w:sz w:val="40"/>
                <w:szCs w:val="40"/>
              </w:rPr>
              <w:t>how</w:t>
            </w:r>
            <w:proofErr w:type="gramEnd"/>
            <w:r w:rsidR="00C31B16" w:rsidRPr="00C31B16">
              <w:rPr>
                <w:color w:val="000000" w:themeColor="text1"/>
                <w:sz w:val="40"/>
                <w:szCs w:val="40"/>
              </w:rPr>
              <w:t xml:space="preserve"> your department supports</w:t>
            </w:r>
            <w:r w:rsidRPr="00C31B16">
              <w:rPr>
                <w:color w:val="000000" w:themeColor="text1"/>
                <w:sz w:val="40"/>
                <w:szCs w:val="40"/>
              </w:rPr>
              <w:t xml:space="preserve"> </w:t>
            </w:r>
            <w:ins w:id="15" w:author="Gunn High School" w:date="2016-07-13T11:56:00Z">
              <w:r w:rsidR="00EE6495" w:rsidRPr="00C31B16">
                <w:rPr>
                  <w:color w:val="000000" w:themeColor="text1"/>
                  <w:sz w:val="40"/>
                  <w:szCs w:val="40"/>
                </w:rPr>
                <w:t xml:space="preserve">Global Competency </w:t>
              </w:r>
            </w:ins>
          </w:p>
          <w:p w14:paraId="2B489C19" w14:textId="4E495FDD" w:rsidR="000F2A98" w:rsidRPr="00C31B16" w:rsidRDefault="001232E6" w:rsidP="00EE6495">
            <w:pPr>
              <w:ind w:right="-720"/>
              <w:rPr>
                <w:color w:val="000000" w:themeColor="text1"/>
                <w:sz w:val="40"/>
                <w:szCs w:val="40"/>
              </w:rPr>
            </w:pPr>
            <w:proofErr w:type="gramStart"/>
            <w:r w:rsidRPr="00C31B16">
              <w:rPr>
                <w:color w:val="000000" w:themeColor="text1"/>
                <w:sz w:val="40"/>
                <w:szCs w:val="40"/>
              </w:rPr>
              <w:t>across</w:t>
            </w:r>
            <w:proofErr w:type="gramEnd"/>
            <w:r w:rsidRPr="00C31B16">
              <w:rPr>
                <w:color w:val="000000" w:themeColor="text1"/>
                <w:sz w:val="40"/>
                <w:szCs w:val="40"/>
              </w:rPr>
              <w:t xml:space="preserve"> the curriculum.  </w:t>
            </w:r>
          </w:p>
        </w:tc>
      </w:tr>
      <w:tr w:rsidR="001857CE" w:rsidRPr="00C31B16" w14:paraId="36F5AF78" w14:textId="77777777" w:rsidTr="00EE6495">
        <w:tc>
          <w:tcPr>
            <w:tcW w:w="8928" w:type="dxa"/>
          </w:tcPr>
          <w:p w14:paraId="62717DD8" w14:textId="77777777" w:rsidR="001857CE" w:rsidRPr="00C31B16" w:rsidRDefault="001857CE" w:rsidP="000F2A98">
            <w:pPr>
              <w:rPr>
                <w:b/>
                <w:color w:val="000000" w:themeColor="text1"/>
                <w:sz w:val="40"/>
                <w:szCs w:val="40"/>
              </w:rPr>
            </w:pPr>
          </w:p>
        </w:tc>
      </w:tr>
      <w:tr w:rsidR="00A03523" w:rsidRPr="00C31B16" w14:paraId="70E2C9EE" w14:textId="77777777" w:rsidTr="00EE6495">
        <w:trPr>
          <w:trHeight w:val="800"/>
        </w:trPr>
        <w:tc>
          <w:tcPr>
            <w:tcW w:w="8928" w:type="dxa"/>
          </w:tcPr>
          <w:p w14:paraId="66735077" w14:textId="65ED5A97" w:rsidR="00A03523" w:rsidRPr="00C31B16" w:rsidRDefault="00EE6495" w:rsidP="00A03523">
            <w:pPr>
              <w:rPr>
                <w:b/>
                <w:color w:val="000000" w:themeColor="text1"/>
                <w:sz w:val="40"/>
                <w:szCs w:val="40"/>
              </w:rPr>
            </w:pPr>
            <w:ins w:id="16" w:author="Gunn High School" w:date="2016-07-13T11:54:00Z">
              <w:r w:rsidRPr="00C31B16">
                <w:rPr>
                  <w:b/>
                  <w:color w:val="000000" w:themeColor="text1"/>
                  <w:sz w:val="40"/>
                  <w:szCs w:val="40"/>
                </w:rPr>
                <w:t>As the leader of the group</w:t>
              </w:r>
              <w:proofErr w:type="gramStart"/>
              <w:r w:rsidRPr="00C31B16">
                <w:rPr>
                  <w:b/>
                  <w:color w:val="000000" w:themeColor="text1"/>
                  <w:sz w:val="40"/>
                  <w:szCs w:val="40"/>
                </w:rPr>
                <w:t>,  you</w:t>
              </w:r>
              <w:proofErr w:type="gramEnd"/>
              <w:r w:rsidRPr="00C31B16">
                <w:rPr>
                  <w:b/>
                  <w:color w:val="000000" w:themeColor="text1"/>
                  <w:sz w:val="40"/>
                  <w:szCs w:val="40"/>
                </w:rPr>
                <w:t xml:space="preserve"> need to accomplish this with your group in a culturally responsive way.</w:t>
              </w:r>
            </w:ins>
          </w:p>
        </w:tc>
      </w:tr>
      <w:tr w:rsidR="000F2A98" w:rsidRPr="00C31B16" w14:paraId="3D3CD63A" w14:textId="77777777" w:rsidTr="00EE6495">
        <w:tc>
          <w:tcPr>
            <w:tcW w:w="8928" w:type="dxa"/>
          </w:tcPr>
          <w:p w14:paraId="4769B475" w14:textId="0BE9981A" w:rsidR="000F2A98" w:rsidRPr="00C31B16" w:rsidRDefault="000F2A98" w:rsidP="00EE6495">
            <w:pPr>
              <w:rPr>
                <w:color w:val="000000" w:themeColor="text1"/>
                <w:sz w:val="40"/>
                <w:szCs w:val="40"/>
              </w:rPr>
            </w:pPr>
            <w:r w:rsidRPr="00C31B16">
              <w:rPr>
                <w:b/>
                <w:color w:val="000000" w:themeColor="text1"/>
                <w:sz w:val="40"/>
                <w:szCs w:val="40"/>
              </w:rPr>
              <w:t>Purpose 2</w:t>
            </w:r>
            <w:r w:rsidRPr="00C31B16">
              <w:rPr>
                <w:color w:val="000000" w:themeColor="text1"/>
                <w:sz w:val="40"/>
                <w:szCs w:val="40"/>
              </w:rPr>
              <w:t xml:space="preserve">: You are deciding </w:t>
            </w:r>
            <w:ins w:id="17" w:author="Gunn High School" w:date="2016-07-13T11:56:00Z">
              <w:r w:rsidR="00EE6495" w:rsidRPr="00C31B16">
                <w:rPr>
                  <w:color w:val="000000" w:themeColor="text1"/>
                  <w:sz w:val="40"/>
                  <w:szCs w:val="40"/>
                </w:rPr>
                <w:t xml:space="preserve">how to use </w:t>
              </w:r>
            </w:ins>
            <w:proofErr w:type="spellStart"/>
            <w:r w:rsidRPr="00C31B16">
              <w:rPr>
                <w:color w:val="000000" w:themeColor="text1"/>
                <w:sz w:val="40"/>
                <w:szCs w:val="40"/>
              </w:rPr>
              <w:t>Ipad</w:t>
            </w:r>
            <w:ins w:id="18" w:author="Gunn High School" w:date="2016-07-13T11:56:00Z">
              <w:r w:rsidR="00EE6495" w:rsidRPr="00C31B16">
                <w:rPr>
                  <w:color w:val="000000" w:themeColor="text1"/>
                  <w:sz w:val="40"/>
                  <w:szCs w:val="40"/>
                </w:rPr>
                <w:t>s</w:t>
              </w:r>
            </w:ins>
            <w:proofErr w:type="spellEnd"/>
            <w:r w:rsidRPr="00C31B16">
              <w:rPr>
                <w:color w:val="000000" w:themeColor="text1"/>
                <w:sz w:val="40"/>
                <w:szCs w:val="40"/>
              </w:rPr>
              <w:t xml:space="preserve"> </w:t>
            </w:r>
            <w:r w:rsidR="001232E6" w:rsidRPr="00C31B16">
              <w:rPr>
                <w:color w:val="000000" w:themeColor="text1"/>
                <w:sz w:val="40"/>
                <w:szCs w:val="40"/>
              </w:rPr>
              <w:t>in</w:t>
            </w:r>
            <w:ins w:id="19" w:author="Gunn High School" w:date="2016-07-13T11:57:00Z">
              <w:r w:rsidR="00EE6495" w:rsidRPr="00C31B16">
                <w:rPr>
                  <w:color w:val="000000" w:themeColor="text1"/>
                  <w:sz w:val="40"/>
                  <w:szCs w:val="40"/>
                </w:rPr>
                <w:t xml:space="preserve"> the classroom in</w:t>
              </w:r>
            </w:ins>
            <w:r w:rsidR="001232E6" w:rsidRPr="00C31B16">
              <w:rPr>
                <w:color w:val="000000" w:themeColor="text1"/>
                <w:sz w:val="40"/>
                <w:szCs w:val="40"/>
              </w:rPr>
              <w:t xml:space="preserve"> order to </w:t>
            </w:r>
            <w:ins w:id="20" w:author="Gunn High School" w:date="2016-07-13T11:56:00Z">
              <w:r w:rsidR="00EE6495" w:rsidRPr="00C31B16">
                <w:rPr>
                  <w:color w:val="000000" w:themeColor="text1"/>
                  <w:sz w:val="40"/>
                  <w:szCs w:val="40"/>
                </w:rPr>
                <w:t>help students become Globally Competent and Cultur</w:t>
              </w:r>
            </w:ins>
            <w:ins w:id="21" w:author="Gunn High School" w:date="2016-07-13T11:57:00Z">
              <w:r w:rsidR="00EE6495" w:rsidRPr="00C31B16">
                <w:rPr>
                  <w:color w:val="000000" w:themeColor="text1"/>
                  <w:sz w:val="40"/>
                  <w:szCs w:val="40"/>
                </w:rPr>
                <w:t>a</w:t>
              </w:r>
            </w:ins>
            <w:ins w:id="22" w:author="Gunn High School" w:date="2016-07-13T11:56:00Z">
              <w:r w:rsidR="00EE6495" w:rsidRPr="00C31B16">
                <w:rPr>
                  <w:color w:val="000000" w:themeColor="text1"/>
                  <w:sz w:val="40"/>
                  <w:szCs w:val="40"/>
                </w:rPr>
                <w:t>lly Responsive Citizens</w:t>
              </w:r>
            </w:ins>
            <w:r w:rsidR="001232E6" w:rsidRPr="00C31B16">
              <w:rPr>
                <w:color w:val="000000" w:themeColor="text1"/>
                <w:sz w:val="40"/>
                <w:szCs w:val="40"/>
              </w:rPr>
              <w:t xml:space="preserve">. </w:t>
            </w:r>
          </w:p>
        </w:tc>
      </w:tr>
      <w:tr w:rsidR="001857CE" w:rsidRPr="00C31B16" w14:paraId="4EF2F0CA" w14:textId="77777777" w:rsidTr="00EE6495">
        <w:tc>
          <w:tcPr>
            <w:tcW w:w="8928" w:type="dxa"/>
          </w:tcPr>
          <w:p w14:paraId="61F35439" w14:textId="77777777" w:rsidR="001857CE" w:rsidRPr="00C31B16" w:rsidRDefault="001857CE">
            <w:pPr>
              <w:rPr>
                <w:b/>
                <w:color w:val="000000" w:themeColor="text1"/>
                <w:sz w:val="40"/>
                <w:szCs w:val="40"/>
              </w:rPr>
            </w:pPr>
          </w:p>
        </w:tc>
      </w:tr>
      <w:tr w:rsidR="00A03523" w:rsidRPr="00C31B16" w14:paraId="20D10796" w14:textId="77777777" w:rsidTr="00EE6495">
        <w:tc>
          <w:tcPr>
            <w:tcW w:w="8928" w:type="dxa"/>
          </w:tcPr>
          <w:p w14:paraId="4CC79CA3" w14:textId="681CA5B7" w:rsidR="00A03523" w:rsidRPr="00C31B16" w:rsidRDefault="00EE6495" w:rsidP="00A03523">
            <w:pPr>
              <w:rPr>
                <w:b/>
                <w:color w:val="000000" w:themeColor="text1"/>
                <w:sz w:val="40"/>
                <w:szCs w:val="40"/>
              </w:rPr>
            </w:pPr>
            <w:ins w:id="23" w:author="Gunn High School" w:date="2016-07-13T11:54:00Z">
              <w:r w:rsidRPr="00C31B16">
                <w:rPr>
                  <w:b/>
                  <w:color w:val="000000" w:themeColor="text1"/>
                  <w:sz w:val="40"/>
                  <w:szCs w:val="40"/>
                </w:rPr>
                <w:t>As the leader of the group</w:t>
              </w:r>
              <w:proofErr w:type="gramStart"/>
              <w:r w:rsidRPr="00C31B16">
                <w:rPr>
                  <w:b/>
                  <w:color w:val="000000" w:themeColor="text1"/>
                  <w:sz w:val="40"/>
                  <w:szCs w:val="40"/>
                </w:rPr>
                <w:t>,  you</w:t>
              </w:r>
              <w:proofErr w:type="gramEnd"/>
              <w:r w:rsidRPr="00C31B16">
                <w:rPr>
                  <w:b/>
                  <w:color w:val="000000" w:themeColor="text1"/>
                  <w:sz w:val="40"/>
                  <w:szCs w:val="40"/>
                </w:rPr>
                <w:t xml:space="preserve"> need to accomplish this with your group in a culturally responsive way.</w:t>
              </w:r>
            </w:ins>
          </w:p>
        </w:tc>
      </w:tr>
      <w:tr w:rsidR="000F2A98" w:rsidRPr="00C31B16" w14:paraId="02240EE9" w14:textId="77777777" w:rsidTr="00EE6495">
        <w:tc>
          <w:tcPr>
            <w:tcW w:w="8928" w:type="dxa"/>
          </w:tcPr>
          <w:p w14:paraId="0E1CCE53" w14:textId="77777777" w:rsidR="000F2A98" w:rsidRPr="00C31B16" w:rsidRDefault="000F2A98" w:rsidP="001232E6">
            <w:pPr>
              <w:rPr>
                <w:color w:val="000000" w:themeColor="text1"/>
                <w:sz w:val="40"/>
                <w:szCs w:val="40"/>
              </w:rPr>
            </w:pPr>
            <w:r w:rsidRPr="00C31B16">
              <w:rPr>
                <w:b/>
                <w:color w:val="000000" w:themeColor="text1"/>
                <w:sz w:val="40"/>
                <w:szCs w:val="40"/>
              </w:rPr>
              <w:t>Purpose 3</w:t>
            </w:r>
            <w:r w:rsidRPr="00C31B16">
              <w:rPr>
                <w:color w:val="000000" w:themeColor="text1"/>
                <w:sz w:val="40"/>
                <w:szCs w:val="40"/>
              </w:rPr>
              <w:t xml:space="preserve">: </w:t>
            </w:r>
            <w:r w:rsidR="0007359D" w:rsidRPr="00C31B16">
              <w:rPr>
                <w:color w:val="000000" w:themeColor="text1"/>
                <w:sz w:val="40"/>
                <w:szCs w:val="40"/>
              </w:rPr>
              <w:t>The district is considering adding Swahili as a language to be taught and has asked your department for a position statement.</w:t>
            </w:r>
            <w:r w:rsidR="001232E6" w:rsidRPr="00C31B16">
              <w:rPr>
                <w:color w:val="000000" w:themeColor="text1"/>
                <w:sz w:val="40"/>
                <w:szCs w:val="40"/>
              </w:rPr>
              <w:t xml:space="preserve"> If they add another language, some people fear that one of the current languages will be cut.</w:t>
            </w:r>
          </w:p>
        </w:tc>
      </w:tr>
      <w:tr w:rsidR="001857CE" w:rsidRPr="00C31B16" w14:paraId="498D65F2" w14:textId="77777777" w:rsidTr="00EE6495">
        <w:tc>
          <w:tcPr>
            <w:tcW w:w="8928" w:type="dxa"/>
          </w:tcPr>
          <w:p w14:paraId="3C5CC26F" w14:textId="77777777" w:rsidR="001857CE" w:rsidRPr="00C31B16" w:rsidRDefault="001857CE">
            <w:pPr>
              <w:rPr>
                <w:ins w:id="24" w:author="MatchettVaughan Home" w:date="2015-07-15T22:56:00Z"/>
                <w:b/>
                <w:color w:val="000000" w:themeColor="text1"/>
                <w:sz w:val="40"/>
                <w:szCs w:val="40"/>
              </w:rPr>
            </w:pPr>
          </w:p>
          <w:p w14:paraId="4D9BE23C" w14:textId="77777777" w:rsidR="00717F3C" w:rsidRPr="00C31B16" w:rsidRDefault="00717F3C">
            <w:pPr>
              <w:rPr>
                <w:ins w:id="25" w:author="MatchettVaughan Home" w:date="2015-07-15T22:56:00Z"/>
                <w:b/>
                <w:color w:val="000000" w:themeColor="text1"/>
                <w:sz w:val="40"/>
                <w:szCs w:val="40"/>
              </w:rPr>
            </w:pPr>
          </w:p>
          <w:p w14:paraId="7042F455" w14:textId="77777777" w:rsidR="00717F3C" w:rsidRPr="00C31B16" w:rsidRDefault="00717F3C">
            <w:pPr>
              <w:rPr>
                <w:ins w:id="26" w:author="MatchettVaughan Home" w:date="2015-07-15T22:56:00Z"/>
                <w:b/>
                <w:color w:val="000000" w:themeColor="text1"/>
                <w:sz w:val="40"/>
                <w:szCs w:val="40"/>
              </w:rPr>
            </w:pPr>
          </w:p>
          <w:p w14:paraId="53A4473B" w14:textId="77777777" w:rsidR="00717F3C" w:rsidRPr="00C31B16" w:rsidRDefault="00717F3C">
            <w:pPr>
              <w:rPr>
                <w:ins w:id="27" w:author="MatchettVaughan Home" w:date="2015-07-15T22:56:00Z"/>
                <w:b/>
                <w:color w:val="000000" w:themeColor="text1"/>
                <w:sz w:val="40"/>
                <w:szCs w:val="40"/>
              </w:rPr>
            </w:pPr>
          </w:p>
          <w:p w14:paraId="604D8111" w14:textId="77777777" w:rsidR="00717F3C" w:rsidRPr="00C31B16" w:rsidRDefault="00717F3C">
            <w:pPr>
              <w:rPr>
                <w:ins w:id="28" w:author="MatchettVaughan Home" w:date="2015-07-15T22:56:00Z"/>
                <w:b/>
                <w:color w:val="000000" w:themeColor="text1"/>
                <w:sz w:val="40"/>
                <w:szCs w:val="40"/>
              </w:rPr>
            </w:pPr>
          </w:p>
          <w:p w14:paraId="185D52D4" w14:textId="77777777" w:rsidR="00717F3C" w:rsidRPr="00C31B16" w:rsidRDefault="00717F3C">
            <w:pPr>
              <w:rPr>
                <w:ins w:id="29" w:author="MatchettVaughan Home" w:date="2015-07-15T22:56:00Z"/>
                <w:b/>
                <w:color w:val="000000" w:themeColor="text1"/>
                <w:sz w:val="40"/>
                <w:szCs w:val="40"/>
              </w:rPr>
            </w:pPr>
          </w:p>
          <w:p w14:paraId="4F3F46D6" w14:textId="77777777" w:rsidR="00717F3C" w:rsidRPr="00C31B16" w:rsidRDefault="00717F3C">
            <w:pPr>
              <w:rPr>
                <w:b/>
                <w:color w:val="000000" w:themeColor="text1"/>
                <w:sz w:val="40"/>
                <w:szCs w:val="40"/>
              </w:rPr>
            </w:pPr>
          </w:p>
        </w:tc>
      </w:tr>
      <w:tr w:rsidR="00A03523" w:rsidRPr="00C31B16" w14:paraId="4690343A" w14:textId="77777777" w:rsidTr="00EE6495">
        <w:tc>
          <w:tcPr>
            <w:tcW w:w="8928" w:type="dxa"/>
          </w:tcPr>
          <w:p w14:paraId="25EB14F8" w14:textId="20CD73A3" w:rsidR="00A03523" w:rsidRPr="00C31B16" w:rsidRDefault="00EE6495" w:rsidP="00A03523">
            <w:pPr>
              <w:rPr>
                <w:b/>
                <w:color w:val="000000" w:themeColor="text1"/>
                <w:sz w:val="40"/>
                <w:szCs w:val="40"/>
              </w:rPr>
            </w:pPr>
            <w:ins w:id="30" w:author="Gunn High School" w:date="2016-07-13T11:54:00Z">
              <w:r w:rsidRPr="00C31B16">
                <w:rPr>
                  <w:b/>
                  <w:color w:val="000000" w:themeColor="text1"/>
                  <w:sz w:val="40"/>
                  <w:szCs w:val="40"/>
                </w:rPr>
                <w:t>As the leader of the group</w:t>
              </w:r>
              <w:proofErr w:type="gramStart"/>
              <w:r w:rsidRPr="00C31B16">
                <w:rPr>
                  <w:b/>
                  <w:color w:val="000000" w:themeColor="text1"/>
                  <w:sz w:val="40"/>
                  <w:szCs w:val="40"/>
                </w:rPr>
                <w:t>,  you</w:t>
              </w:r>
              <w:proofErr w:type="gramEnd"/>
              <w:r w:rsidRPr="00C31B16">
                <w:rPr>
                  <w:b/>
                  <w:color w:val="000000" w:themeColor="text1"/>
                  <w:sz w:val="40"/>
                  <w:szCs w:val="40"/>
                </w:rPr>
                <w:t xml:space="preserve"> need to accomplish this with your group in a culturally responsive way.</w:t>
              </w:r>
            </w:ins>
          </w:p>
        </w:tc>
      </w:tr>
      <w:tr w:rsidR="000F2A98" w:rsidRPr="00C31B16" w14:paraId="4E32B148" w14:textId="77777777" w:rsidTr="00EE6495">
        <w:tc>
          <w:tcPr>
            <w:tcW w:w="8928" w:type="dxa"/>
          </w:tcPr>
          <w:p w14:paraId="25306F83" w14:textId="2461D7AA" w:rsidR="000F2A98" w:rsidRPr="00C31B16" w:rsidRDefault="0007359D" w:rsidP="001857CE">
            <w:pPr>
              <w:rPr>
                <w:color w:val="000000" w:themeColor="text1"/>
                <w:sz w:val="40"/>
                <w:szCs w:val="40"/>
              </w:rPr>
            </w:pPr>
            <w:r w:rsidRPr="00C31B16">
              <w:rPr>
                <w:b/>
                <w:color w:val="000000" w:themeColor="text1"/>
                <w:sz w:val="40"/>
                <w:szCs w:val="40"/>
              </w:rPr>
              <w:t>Purpose 4</w:t>
            </w:r>
            <w:r w:rsidRPr="00C31B16">
              <w:rPr>
                <w:color w:val="000000" w:themeColor="text1"/>
                <w:sz w:val="40"/>
                <w:szCs w:val="40"/>
              </w:rPr>
              <w:t>: Your district wants you to deliver</w:t>
            </w:r>
            <w:ins w:id="31" w:author="Gunn High School" w:date="2016-07-13T11:55:00Z">
              <w:r w:rsidR="00EE6495" w:rsidRPr="00C31B16">
                <w:rPr>
                  <w:color w:val="000000" w:themeColor="text1"/>
                  <w:sz w:val="40"/>
                  <w:szCs w:val="40"/>
                </w:rPr>
                <w:t xml:space="preserve"> </w:t>
              </w:r>
              <w:r w:rsidR="00EE6495" w:rsidRPr="00C31B16">
                <w:rPr>
                  <w:color w:val="000000" w:themeColor="text1"/>
                  <w:sz w:val="40"/>
                  <w:szCs w:val="40"/>
                  <w:u w:val="single"/>
                </w:rPr>
                <w:t>World Language</w:t>
              </w:r>
            </w:ins>
            <w:r w:rsidRPr="00C31B16">
              <w:rPr>
                <w:color w:val="000000" w:themeColor="text1"/>
                <w:sz w:val="40"/>
                <w:szCs w:val="40"/>
              </w:rPr>
              <w:t xml:space="preserve"> instruction mostly in English. You must prepare a </w:t>
            </w:r>
            <w:r w:rsidR="001857CE" w:rsidRPr="00C31B16">
              <w:rPr>
                <w:color w:val="000000" w:themeColor="text1"/>
                <w:sz w:val="40"/>
                <w:szCs w:val="40"/>
              </w:rPr>
              <w:t xml:space="preserve">statement for the school board to explain that </w:t>
            </w:r>
            <w:r w:rsidRPr="00C31B16">
              <w:rPr>
                <w:color w:val="000000" w:themeColor="text1"/>
                <w:sz w:val="40"/>
                <w:szCs w:val="40"/>
              </w:rPr>
              <w:t xml:space="preserve">languages must be taught IN the language as much as possible.  </w:t>
            </w:r>
            <w:r w:rsidR="00647E2B" w:rsidRPr="00C31B16">
              <w:rPr>
                <w:color w:val="000000" w:themeColor="text1"/>
                <w:sz w:val="40"/>
                <w:szCs w:val="40"/>
              </w:rPr>
              <w:t>Explain how this supports the Common Core</w:t>
            </w:r>
            <w:ins w:id="32" w:author="Gunn High School" w:date="2016-07-13T11:55:00Z">
              <w:r w:rsidR="00EE6495" w:rsidRPr="00C31B16">
                <w:rPr>
                  <w:color w:val="000000" w:themeColor="text1"/>
                  <w:sz w:val="40"/>
                  <w:szCs w:val="40"/>
                </w:rPr>
                <w:t>, Global Competency,</w:t>
              </w:r>
            </w:ins>
            <w:r w:rsidR="003C57F4">
              <w:rPr>
                <w:color w:val="000000" w:themeColor="text1"/>
                <w:sz w:val="40"/>
                <w:szCs w:val="40"/>
              </w:rPr>
              <w:t xml:space="preserve"> ACTFL’s Core Practices</w:t>
            </w:r>
            <w:proofErr w:type="gramStart"/>
            <w:r w:rsidR="003C57F4">
              <w:rPr>
                <w:color w:val="000000" w:themeColor="text1"/>
                <w:sz w:val="40"/>
                <w:szCs w:val="40"/>
              </w:rPr>
              <w:t xml:space="preserve">, </w:t>
            </w:r>
            <w:ins w:id="33" w:author="Sally Mearns" w:date="2015-07-14T10:13:00Z">
              <w:r w:rsidR="0032295E" w:rsidRPr="00C31B16">
                <w:rPr>
                  <w:color w:val="000000" w:themeColor="text1"/>
                  <w:sz w:val="40"/>
                  <w:szCs w:val="40"/>
                </w:rPr>
                <w:t xml:space="preserve"> and</w:t>
              </w:r>
              <w:proofErr w:type="gramEnd"/>
              <w:r w:rsidR="0032295E" w:rsidRPr="00C31B16">
                <w:rPr>
                  <w:color w:val="000000" w:themeColor="text1"/>
                  <w:sz w:val="40"/>
                  <w:szCs w:val="40"/>
                </w:rPr>
                <w:t xml:space="preserve"> STARTALK principles</w:t>
              </w:r>
            </w:ins>
            <w:ins w:id="34" w:author="Sally Mearns" w:date="2015-07-14T10:14:00Z">
              <w:r w:rsidR="0032295E" w:rsidRPr="00C31B16">
                <w:rPr>
                  <w:color w:val="000000" w:themeColor="text1"/>
                  <w:sz w:val="40"/>
                  <w:szCs w:val="40"/>
                </w:rPr>
                <w:t>.</w:t>
              </w:r>
            </w:ins>
            <w:ins w:id="35" w:author="Sally Mearns" w:date="2015-07-14T10:13:00Z">
              <w:r w:rsidR="0032295E" w:rsidRPr="00C31B16">
                <w:rPr>
                  <w:color w:val="000000" w:themeColor="text1"/>
                  <w:sz w:val="40"/>
                  <w:szCs w:val="40"/>
                </w:rPr>
                <w:t xml:space="preserve"> </w:t>
              </w:r>
            </w:ins>
          </w:p>
        </w:tc>
      </w:tr>
      <w:tr w:rsidR="001857CE" w:rsidRPr="00C31B16" w14:paraId="5732EFC6" w14:textId="77777777" w:rsidTr="00EE6495">
        <w:tc>
          <w:tcPr>
            <w:tcW w:w="8928" w:type="dxa"/>
          </w:tcPr>
          <w:p w14:paraId="09C7F5F2" w14:textId="77777777" w:rsidR="001857CE" w:rsidRPr="00C31B16" w:rsidRDefault="001857CE" w:rsidP="0007359D">
            <w:pPr>
              <w:rPr>
                <w:b/>
                <w:color w:val="000000" w:themeColor="text1"/>
                <w:sz w:val="40"/>
                <w:szCs w:val="40"/>
              </w:rPr>
            </w:pPr>
          </w:p>
        </w:tc>
      </w:tr>
      <w:tr w:rsidR="00A03523" w:rsidRPr="00C31B16" w14:paraId="772094E7" w14:textId="77777777" w:rsidTr="00EE6495">
        <w:tc>
          <w:tcPr>
            <w:tcW w:w="8928" w:type="dxa"/>
          </w:tcPr>
          <w:p w14:paraId="4B5E2E3C" w14:textId="7A2F16E0" w:rsidR="00A03523" w:rsidRPr="00C31B16" w:rsidRDefault="0093109B" w:rsidP="00A03523">
            <w:pPr>
              <w:rPr>
                <w:b/>
                <w:color w:val="000000" w:themeColor="text1"/>
                <w:sz w:val="40"/>
                <w:szCs w:val="40"/>
              </w:rPr>
            </w:pPr>
            <w:ins w:id="36" w:author="Gunn High School" w:date="2016-07-13T11:54:00Z">
              <w:r w:rsidRPr="00C31B16">
                <w:rPr>
                  <w:b/>
                  <w:color w:val="000000" w:themeColor="text1"/>
                  <w:sz w:val="40"/>
                  <w:szCs w:val="40"/>
                </w:rPr>
                <w:t xml:space="preserve">As the leader of the group, </w:t>
              </w:r>
              <w:r w:rsidR="00EE6495" w:rsidRPr="00C31B16">
                <w:rPr>
                  <w:b/>
                  <w:color w:val="000000" w:themeColor="text1"/>
                  <w:sz w:val="40"/>
                  <w:szCs w:val="40"/>
                </w:rPr>
                <w:t>you need to accomplish this with your group in a culturally responsive way.</w:t>
              </w:r>
            </w:ins>
          </w:p>
        </w:tc>
      </w:tr>
      <w:tr w:rsidR="000F2A98" w:rsidRPr="00C31B16" w14:paraId="0B403854" w14:textId="77777777" w:rsidTr="00EE6495">
        <w:tc>
          <w:tcPr>
            <w:tcW w:w="8928" w:type="dxa"/>
          </w:tcPr>
          <w:p w14:paraId="37FD4B58" w14:textId="23675A46" w:rsidR="000F2A98" w:rsidRPr="00C31B16" w:rsidRDefault="0007359D" w:rsidP="0093109B">
            <w:pPr>
              <w:rPr>
                <w:color w:val="000000" w:themeColor="text1"/>
                <w:sz w:val="40"/>
                <w:szCs w:val="40"/>
              </w:rPr>
            </w:pPr>
            <w:r w:rsidRPr="00C31B16">
              <w:rPr>
                <w:b/>
                <w:color w:val="000000" w:themeColor="text1"/>
                <w:sz w:val="40"/>
                <w:szCs w:val="40"/>
              </w:rPr>
              <w:t>Purpose 5</w:t>
            </w:r>
            <w:r w:rsidRPr="00C31B16">
              <w:rPr>
                <w:color w:val="000000" w:themeColor="text1"/>
                <w:sz w:val="40"/>
                <w:szCs w:val="40"/>
              </w:rPr>
              <w:t>: The</w:t>
            </w:r>
            <w:ins w:id="37" w:author="Gunn High School" w:date="2016-07-13T12:02:00Z">
              <w:r w:rsidR="00EE6495" w:rsidRPr="00C31B16">
                <w:rPr>
                  <w:color w:val="000000" w:themeColor="text1"/>
                  <w:sz w:val="40"/>
                  <w:szCs w:val="40"/>
                </w:rPr>
                <w:t xml:space="preserve"> guidance</w:t>
              </w:r>
            </w:ins>
            <w:r w:rsidRPr="00C31B16">
              <w:rPr>
                <w:color w:val="000000" w:themeColor="text1"/>
                <w:sz w:val="40"/>
                <w:szCs w:val="40"/>
              </w:rPr>
              <w:t xml:space="preserve"> counselors continue to </w:t>
            </w:r>
            <w:ins w:id="38" w:author="Gunn High School" w:date="2016-07-13T12:03:00Z">
              <w:r w:rsidR="00EE6495" w:rsidRPr="00C31B16">
                <w:rPr>
                  <w:color w:val="000000" w:themeColor="text1"/>
                  <w:sz w:val="40"/>
                  <w:szCs w:val="40"/>
                </w:rPr>
                <w:t xml:space="preserve">influence </w:t>
              </w:r>
            </w:ins>
            <w:r w:rsidRPr="00C31B16">
              <w:rPr>
                <w:color w:val="000000" w:themeColor="text1"/>
                <w:sz w:val="40"/>
                <w:szCs w:val="40"/>
              </w:rPr>
              <w:t xml:space="preserve">students </w:t>
            </w:r>
            <w:ins w:id="39" w:author="Gunn High School" w:date="2016-07-13T12:03:00Z">
              <w:r w:rsidR="00EE6495" w:rsidRPr="00C31B16">
                <w:rPr>
                  <w:color w:val="000000" w:themeColor="text1"/>
                  <w:sz w:val="40"/>
                  <w:szCs w:val="40"/>
                </w:rPr>
                <w:t>to drop language as so</w:t>
              </w:r>
            </w:ins>
            <w:ins w:id="40" w:author="Gunn High School" w:date="2016-07-13T13:25:00Z">
              <w:r w:rsidR="0093109B" w:rsidRPr="00C31B16">
                <w:rPr>
                  <w:color w:val="000000" w:themeColor="text1"/>
                  <w:sz w:val="40"/>
                  <w:szCs w:val="40"/>
                </w:rPr>
                <w:t>o</w:t>
              </w:r>
            </w:ins>
            <w:ins w:id="41" w:author="Gunn High School" w:date="2016-07-13T12:03:00Z">
              <w:r w:rsidR="00EE6495" w:rsidRPr="00C31B16">
                <w:rPr>
                  <w:color w:val="000000" w:themeColor="text1"/>
                  <w:sz w:val="40"/>
                  <w:szCs w:val="40"/>
                </w:rPr>
                <w:t>n as they hav</w:t>
              </w:r>
              <w:r w:rsidR="0093109B" w:rsidRPr="00C31B16">
                <w:rPr>
                  <w:color w:val="000000" w:themeColor="text1"/>
                  <w:sz w:val="40"/>
                  <w:szCs w:val="40"/>
                </w:rPr>
                <w:t>e completed 3 years so that students</w:t>
              </w:r>
              <w:r w:rsidR="00EE6495" w:rsidRPr="00C31B16">
                <w:rPr>
                  <w:color w:val="000000" w:themeColor="text1"/>
                  <w:sz w:val="40"/>
                  <w:szCs w:val="40"/>
                </w:rPr>
                <w:t xml:space="preserve"> can take “more useful” course</w:t>
              </w:r>
            </w:ins>
            <w:r w:rsidR="00C31B16">
              <w:rPr>
                <w:color w:val="000000" w:themeColor="text1"/>
                <w:sz w:val="40"/>
                <w:szCs w:val="40"/>
              </w:rPr>
              <w:t>s</w:t>
            </w:r>
            <w:ins w:id="42" w:author="Gunn High School" w:date="2016-07-13T12:03:00Z">
              <w:r w:rsidR="00EE6495" w:rsidRPr="00C31B16">
                <w:rPr>
                  <w:color w:val="000000" w:themeColor="text1"/>
                  <w:sz w:val="40"/>
                  <w:szCs w:val="40"/>
                </w:rPr>
                <w:t xml:space="preserve"> such as math and science. </w:t>
              </w:r>
            </w:ins>
            <w:r w:rsidRPr="00C31B16">
              <w:rPr>
                <w:color w:val="000000" w:themeColor="text1"/>
                <w:sz w:val="40"/>
                <w:szCs w:val="40"/>
              </w:rPr>
              <w:t xml:space="preserve"> You want to</w:t>
            </w:r>
            <w:ins w:id="43" w:author="Gunn High School" w:date="2016-07-13T13:25:00Z">
              <w:r w:rsidR="0093109B" w:rsidRPr="00C31B16">
                <w:rPr>
                  <w:color w:val="000000" w:themeColor="text1"/>
                  <w:sz w:val="40"/>
                  <w:szCs w:val="40"/>
                </w:rPr>
                <w:t xml:space="preserve"> help</w:t>
              </w:r>
            </w:ins>
            <w:ins w:id="44" w:author="Gunn High School" w:date="2016-07-13T13:28:00Z">
              <w:r w:rsidR="0093109B" w:rsidRPr="00C31B16">
                <w:rPr>
                  <w:color w:val="000000" w:themeColor="text1"/>
                  <w:sz w:val="40"/>
                  <w:szCs w:val="40"/>
                </w:rPr>
                <w:t xml:space="preserve"> </w:t>
              </w:r>
            </w:ins>
            <w:ins w:id="45" w:author="Gunn High School" w:date="2016-07-13T13:25:00Z">
              <w:r w:rsidR="0093109B" w:rsidRPr="00C31B16">
                <w:rPr>
                  <w:color w:val="000000" w:themeColor="text1"/>
                  <w:sz w:val="40"/>
                  <w:szCs w:val="40"/>
                </w:rPr>
                <w:t>your department to</w:t>
              </w:r>
            </w:ins>
            <w:r w:rsidRPr="00C31B16">
              <w:rPr>
                <w:color w:val="000000" w:themeColor="text1"/>
                <w:sz w:val="40"/>
                <w:szCs w:val="40"/>
              </w:rPr>
              <w:t xml:space="preserve"> prepare a written statement to help th</w:t>
            </w:r>
            <w:r w:rsidR="00C31B16">
              <w:rPr>
                <w:color w:val="000000" w:themeColor="text1"/>
                <w:sz w:val="40"/>
                <w:szCs w:val="40"/>
              </w:rPr>
              <w:t>e</w:t>
            </w:r>
            <w:ins w:id="46" w:author="Gunn High School" w:date="2016-07-13T13:26:00Z">
              <w:r w:rsidR="0093109B" w:rsidRPr="00C31B16">
                <w:rPr>
                  <w:color w:val="000000" w:themeColor="text1"/>
                  <w:sz w:val="40"/>
                  <w:szCs w:val="40"/>
                </w:rPr>
                <w:t xml:space="preserve"> counselors</w:t>
              </w:r>
            </w:ins>
            <w:r w:rsidRPr="00C31B16">
              <w:rPr>
                <w:color w:val="000000" w:themeColor="text1"/>
                <w:sz w:val="40"/>
                <w:szCs w:val="40"/>
              </w:rPr>
              <w:t xml:space="preserve"> </w:t>
            </w:r>
            <w:ins w:id="47" w:author="Gunn High School" w:date="2016-07-13T12:03:00Z">
              <w:r w:rsidR="00EE6495" w:rsidRPr="00C31B16">
                <w:rPr>
                  <w:color w:val="000000" w:themeColor="text1"/>
                  <w:sz w:val="40"/>
                  <w:szCs w:val="40"/>
                </w:rPr>
                <w:t xml:space="preserve">understand Global Competence and why continued study of </w:t>
              </w:r>
            </w:ins>
            <w:ins w:id="48" w:author="Gunn High School" w:date="2016-07-13T12:04:00Z">
              <w:r w:rsidR="00EE6495" w:rsidRPr="00C31B16">
                <w:rPr>
                  <w:color w:val="000000" w:themeColor="text1"/>
                  <w:sz w:val="40"/>
                  <w:szCs w:val="40"/>
                </w:rPr>
                <w:t>language</w:t>
              </w:r>
            </w:ins>
            <w:ins w:id="49" w:author="Gunn High School" w:date="2016-07-13T12:03:00Z">
              <w:r w:rsidR="00EE6495" w:rsidRPr="00C31B16">
                <w:rPr>
                  <w:color w:val="000000" w:themeColor="text1"/>
                  <w:sz w:val="40"/>
                  <w:szCs w:val="40"/>
                </w:rPr>
                <w:t xml:space="preserve"> </w:t>
              </w:r>
            </w:ins>
            <w:ins w:id="50" w:author="Gunn High School" w:date="2016-07-13T12:04:00Z">
              <w:r w:rsidR="00EE6495" w:rsidRPr="00C31B16">
                <w:rPr>
                  <w:color w:val="000000" w:themeColor="text1"/>
                  <w:sz w:val="40"/>
                  <w:szCs w:val="40"/>
                </w:rPr>
                <w:t>is</w:t>
              </w:r>
            </w:ins>
            <w:ins w:id="51" w:author="Gunn High School" w:date="2016-07-13T13:26:00Z">
              <w:r w:rsidR="0093109B" w:rsidRPr="00C31B16">
                <w:rPr>
                  <w:color w:val="000000" w:themeColor="text1"/>
                  <w:sz w:val="40"/>
                  <w:szCs w:val="40"/>
                </w:rPr>
                <w:t xml:space="preserve"> important for student overall success. </w:t>
              </w:r>
            </w:ins>
            <w:ins w:id="52" w:author="Gunn High School" w:date="2016-07-13T12:04:00Z">
              <w:r w:rsidR="00EE6495" w:rsidRPr="00C31B16">
                <w:rPr>
                  <w:color w:val="000000" w:themeColor="text1"/>
                  <w:sz w:val="40"/>
                  <w:szCs w:val="40"/>
                </w:rPr>
                <w:t xml:space="preserve"> </w:t>
              </w:r>
            </w:ins>
          </w:p>
        </w:tc>
      </w:tr>
      <w:tr w:rsidR="001857CE" w:rsidRPr="00C31B16" w14:paraId="6A95E0E7" w14:textId="77777777" w:rsidTr="00EE6495">
        <w:trPr>
          <w:trHeight w:val="620"/>
        </w:trPr>
        <w:tc>
          <w:tcPr>
            <w:tcW w:w="8928" w:type="dxa"/>
          </w:tcPr>
          <w:p w14:paraId="39BD9B53" w14:textId="77777777" w:rsidR="00647E2B" w:rsidRPr="00C31B16" w:rsidRDefault="00647E2B" w:rsidP="0007359D">
            <w:pPr>
              <w:rPr>
                <w:ins w:id="53" w:author="MatchettVaughan Home" w:date="2015-07-15T22:57:00Z"/>
                <w:b/>
                <w:color w:val="000000" w:themeColor="text1"/>
                <w:sz w:val="40"/>
                <w:szCs w:val="40"/>
              </w:rPr>
            </w:pPr>
          </w:p>
          <w:p w14:paraId="39FC8A75" w14:textId="77777777" w:rsidR="00717F3C" w:rsidRPr="00C31B16" w:rsidRDefault="00717F3C" w:rsidP="0007359D">
            <w:pPr>
              <w:rPr>
                <w:ins w:id="54" w:author="MatchettVaughan Home" w:date="2015-07-15T22:57:00Z"/>
                <w:b/>
                <w:color w:val="000000" w:themeColor="text1"/>
                <w:sz w:val="40"/>
                <w:szCs w:val="40"/>
              </w:rPr>
            </w:pPr>
          </w:p>
          <w:p w14:paraId="28587309" w14:textId="77777777" w:rsidR="00717F3C" w:rsidRPr="00C31B16" w:rsidRDefault="00717F3C" w:rsidP="0007359D">
            <w:pPr>
              <w:rPr>
                <w:ins w:id="55" w:author="MatchettVaughan Home" w:date="2015-07-15T22:57:00Z"/>
                <w:b/>
                <w:color w:val="000000" w:themeColor="text1"/>
                <w:sz w:val="40"/>
                <w:szCs w:val="40"/>
              </w:rPr>
            </w:pPr>
          </w:p>
          <w:p w14:paraId="6441F383" w14:textId="77777777" w:rsidR="00717F3C" w:rsidRPr="00C31B16" w:rsidRDefault="00717F3C" w:rsidP="0007359D">
            <w:pPr>
              <w:rPr>
                <w:ins w:id="56" w:author="MatchettVaughan Home" w:date="2015-07-15T22:57:00Z"/>
                <w:b/>
                <w:color w:val="000000" w:themeColor="text1"/>
                <w:sz w:val="40"/>
                <w:szCs w:val="40"/>
              </w:rPr>
            </w:pPr>
          </w:p>
          <w:p w14:paraId="5127E139" w14:textId="77777777" w:rsidR="00717F3C" w:rsidRPr="00C31B16" w:rsidRDefault="00717F3C" w:rsidP="0007359D">
            <w:pPr>
              <w:rPr>
                <w:ins w:id="57" w:author="MatchettVaughan Home" w:date="2015-07-15T22:57:00Z"/>
                <w:b/>
                <w:color w:val="000000" w:themeColor="text1"/>
                <w:sz w:val="40"/>
                <w:szCs w:val="40"/>
              </w:rPr>
            </w:pPr>
          </w:p>
          <w:p w14:paraId="01F8327C" w14:textId="77777777" w:rsidR="00717F3C" w:rsidRPr="00C31B16" w:rsidRDefault="00717F3C" w:rsidP="0007359D">
            <w:pPr>
              <w:rPr>
                <w:ins w:id="58" w:author="MatchettVaughan Home" w:date="2015-07-15T22:57:00Z"/>
                <w:b/>
                <w:color w:val="000000" w:themeColor="text1"/>
                <w:sz w:val="40"/>
                <w:szCs w:val="40"/>
              </w:rPr>
            </w:pPr>
          </w:p>
          <w:p w14:paraId="29B56C4E" w14:textId="77777777" w:rsidR="00717F3C" w:rsidRPr="00C31B16" w:rsidRDefault="00717F3C" w:rsidP="0007359D">
            <w:pPr>
              <w:rPr>
                <w:ins w:id="59" w:author="MatchettVaughan Home" w:date="2015-07-15T22:57:00Z"/>
                <w:b/>
                <w:color w:val="000000" w:themeColor="text1"/>
                <w:sz w:val="40"/>
                <w:szCs w:val="40"/>
              </w:rPr>
            </w:pPr>
          </w:p>
          <w:p w14:paraId="3008BB17" w14:textId="77777777" w:rsidR="00717F3C" w:rsidRPr="00C31B16" w:rsidRDefault="00717F3C" w:rsidP="0007359D">
            <w:pPr>
              <w:rPr>
                <w:ins w:id="60" w:author="MatchettVaughan Home" w:date="2015-07-15T22:57:00Z"/>
                <w:b/>
                <w:color w:val="000000" w:themeColor="text1"/>
                <w:sz w:val="40"/>
                <w:szCs w:val="40"/>
              </w:rPr>
            </w:pPr>
          </w:p>
          <w:p w14:paraId="59FE2829" w14:textId="77777777" w:rsidR="00717F3C" w:rsidRPr="00C31B16" w:rsidRDefault="00717F3C" w:rsidP="0007359D">
            <w:pPr>
              <w:rPr>
                <w:ins w:id="61" w:author="MatchettVaughan Home" w:date="2015-07-15T22:57:00Z"/>
                <w:b/>
                <w:color w:val="000000" w:themeColor="text1"/>
                <w:sz w:val="40"/>
                <w:szCs w:val="40"/>
              </w:rPr>
            </w:pPr>
          </w:p>
          <w:p w14:paraId="06579FB0" w14:textId="77777777" w:rsidR="00717F3C" w:rsidRPr="00C31B16" w:rsidRDefault="00717F3C" w:rsidP="0007359D">
            <w:pPr>
              <w:rPr>
                <w:b/>
                <w:color w:val="000000" w:themeColor="text1"/>
                <w:sz w:val="40"/>
                <w:szCs w:val="40"/>
              </w:rPr>
            </w:pPr>
          </w:p>
        </w:tc>
      </w:tr>
      <w:tr w:rsidR="00A03523" w:rsidRPr="00C31B16" w14:paraId="0022C8E7" w14:textId="77777777" w:rsidTr="00EE6495">
        <w:tc>
          <w:tcPr>
            <w:tcW w:w="8928" w:type="dxa"/>
          </w:tcPr>
          <w:p w14:paraId="12E1E014" w14:textId="77777777" w:rsidR="00A03523" w:rsidRPr="00C31B16" w:rsidRDefault="00A03523" w:rsidP="00A03523">
            <w:pPr>
              <w:ind w:right="-720"/>
              <w:rPr>
                <w:b/>
                <w:color w:val="000000" w:themeColor="text1"/>
                <w:sz w:val="40"/>
                <w:szCs w:val="40"/>
              </w:rPr>
            </w:pPr>
            <w:bookmarkStart w:id="62" w:name="_GoBack" w:colFirst="0" w:colLast="0"/>
            <w:r w:rsidRPr="00C31B16">
              <w:rPr>
                <w:b/>
                <w:color w:val="000000" w:themeColor="text1"/>
                <w:sz w:val="40"/>
                <w:szCs w:val="40"/>
              </w:rPr>
              <w:t xml:space="preserve">As the leader of the group, read this over and </w:t>
            </w:r>
          </w:p>
          <w:p w14:paraId="7E5E10CA" w14:textId="77777777" w:rsidR="00A03523" w:rsidRPr="00C31B16" w:rsidRDefault="00A03523" w:rsidP="00A03523">
            <w:pPr>
              <w:ind w:right="-720"/>
              <w:rPr>
                <w:b/>
                <w:color w:val="000000" w:themeColor="text1"/>
                <w:sz w:val="40"/>
                <w:szCs w:val="40"/>
              </w:rPr>
            </w:pPr>
            <w:proofErr w:type="gramStart"/>
            <w:r w:rsidRPr="00C31B16">
              <w:rPr>
                <w:b/>
                <w:color w:val="000000" w:themeColor="text1"/>
                <w:sz w:val="40"/>
                <w:szCs w:val="40"/>
              </w:rPr>
              <w:t>share</w:t>
            </w:r>
            <w:proofErr w:type="gramEnd"/>
            <w:r w:rsidRPr="00C31B16">
              <w:rPr>
                <w:b/>
                <w:color w:val="000000" w:themeColor="text1"/>
                <w:sz w:val="40"/>
                <w:szCs w:val="40"/>
              </w:rPr>
              <w:t xml:space="preserve"> it with your group as part of the role play. </w:t>
            </w:r>
          </w:p>
          <w:p w14:paraId="79B7180E" w14:textId="77777777" w:rsidR="00A03523" w:rsidRPr="00C31B16" w:rsidRDefault="00A03523" w:rsidP="00A03523">
            <w:pPr>
              <w:rPr>
                <w:b/>
                <w:color w:val="000000" w:themeColor="text1"/>
                <w:sz w:val="40"/>
                <w:szCs w:val="40"/>
              </w:rPr>
            </w:pPr>
            <w:r w:rsidRPr="00C31B16">
              <w:rPr>
                <w:b/>
                <w:color w:val="000000" w:themeColor="text1"/>
                <w:sz w:val="40"/>
                <w:szCs w:val="40"/>
              </w:rPr>
              <w:t>Don’t tell them what it is before you start.</w:t>
            </w:r>
          </w:p>
        </w:tc>
      </w:tr>
      <w:tr w:rsidR="000F2A98" w:rsidRPr="00C31B16" w14:paraId="7F190E17" w14:textId="77777777" w:rsidTr="00EE6495">
        <w:tc>
          <w:tcPr>
            <w:tcW w:w="8928" w:type="dxa"/>
          </w:tcPr>
          <w:p w14:paraId="5181E41D" w14:textId="0A324168" w:rsidR="000F2A98" w:rsidRPr="00C31B16" w:rsidRDefault="0007359D" w:rsidP="009A5942">
            <w:pPr>
              <w:rPr>
                <w:color w:val="000000" w:themeColor="text1"/>
                <w:sz w:val="40"/>
                <w:szCs w:val="40"/>
              </w:rPr>
            </w:pPr>
            <w:r w:rsidRPr="00C31B16">
              <w:rPr>
                <w:b/>
                <w:color w:val="000000" w:themeColor="text1"/>
                <w:sz w:val="40"/>
                <w:szCs w:val="40"/>
              </w:rPr>
              <w:t>Purpose 6</w:t>
            </w:r>
            <w:r w:rsidRPr="00C31B16">
              <w:rPr>
                <w:color w:val="000000" w:themeColor="text1"/>
                <w:sz w:val="40"/>
                <w:szCs w:val="40"/>
              </w:rPr>
              <w:t xml:space="preserve">: </w:t>
            </w:r>
            <w:del w:id="63" w:author="Gunn High School" w:date="2016-07-13T12:00:00Z">
              <w:r w:rsidRPr="00C31B16" w:rsidDel="00EE6495">
                <w:rPr>
                  <w:color w:val="000000" w:themeColor="text1"/>
                  <w:sz w:val="40"/>
                  <w:szCs w:val="40"/>
                </w:rPr>
                <w:delText xml:space="preserve">Your district has a policy that freshmen do not take AP tests. </w:delText>
              </w:r>
            </w:del>
            <w:del w:id="64" w:author="Gunn High School" w:date="2016-07-13T11:59:00Z">
              <w:r w:rsidRPr="00C31B16" w:rsidDel="00EE6495">
                <w:rPr>
                  <w:color w:val="000000" w:themeColor="text1"/>
                  <w:sz w:val="40"/>
                  <w:szCs w:val="40"/>
                </w:rPr>
                <w:delText>P</w:delText>
              </w:r>
            </w:del>
            <w:del w:id="65" w:author="Gunn High School" w:date="2016-07-13T12:00:00Z">
              <w:r w:rsidRPr="00C31B16" w:rsidDel="00EE6495">
                <w:rPr>
                  <w:color w:val="000000" w:themeColor="text1"/>
                  <w:sz w:val="40"/>
                  <w:szCs w:val="40"/>
                </w:rPr>
                <w:delText>arents of heritage speakers of the language do not understand this and feel it is holding their students back. Prepare a statement helping them to understand the reasoning behind this.</w:delText>
              </w:r>
              <w:r w:rsidR="00647E2B" w:rsidRPr="00C31B16" w:rsidDel="00EE6495">
                <w:rPr>
                  <w:color w:val="000000" w:themeColor="text1"/>
                  <w:sz w:val="40"/>
                  <w:szCs w:val="40"/>
                </w:rPr>
                <w:delText xml:space="preserve"> Explain how you support the learning of multiple languages over extended periods of time in order to help students become global citizens.</w:delText>
              </w:r>
              <w:r w:rsidRPr="00C31B16" w:rsidDel="00EE6495">
                <w:rPr>
                  <w:color w:val="000000" w:themeColor="text1"/>
                  <w:sz w:val="40"/>
                  <w:szCs w:val="40"/>
                </w:rPr>
                <w:delText xml:space="preserve">  </w:delText>
              </w:r>
            </w:del>
            <w:r w:rsidR="009A5942">
              <w:rPr>
                <w:color w:val="000000" w:themeColor="text1"/>
                <w:sz w:val="40"/>
                <w:szCs w:val="40"/>
              </w:rPr>
              <w:t>Your district is considering allowing computer coding to count as the world language graduation requirement. Prepare a statement for your administration persuading them to abandon this idea.</w:t>
            </w:r>
          </w:p>
        </w:tc>
      </w:tr>
    </w:tbl>
    <w:bookmarkEnd w:id="62"/>
    <w:p w14:paraId="7F3E839C" w14:textId="77777777" w:rsidR="000F2A98" w:rsidRPr="00C31B16" w:rsidRDefault="000F2A98">
      <w:pPr>
        <w:rPr>
          <w:color w:val="000000" w:themeColor="text1"/>
          <w:sz w:val="40"/>
          <w:szCs w:val="40"/>
        </w:rPr>
      </w:pPr>
      <w:r w:rsidRPr="00C31B16">
        <w:rPr>
          <w:color w:val="000000" w:themeColor="text1"/>
          <w:sz w:val="40"/>
          <w:szCs w:val="40"/>
        </w:rPr>
        <w:t xml:space="preserve"> </w:t>
      </w:r>
    </w:p>
    <w:sectPr w:rsidR="000F2A98" w:rsidRPr="00C31B16" w:rsidSect="001232E6">
      <w:pgSz w:w="12240" w:h="15840"/>
      <w:pgMar w:top="630" w:right="108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A98"/>
    <w:rsid w:val="0007359D"/>
    <w:rsid w:val="000F2A98"/>
    <w:rsid w:val="001232E6"/>
    <w:rsid w:val="00175D73"/>
    <w:rsid w:val="001857CE"/>
    <w:rsid w:val="00295EFC"/>
    <w:rsid w:val="0032295E"/>
    <w:rsid w:val="003C57F4"/>
    <w:rsid w:val="003D4DC2"/>
    <w:rsid w:val="00647E2B"/>
    <w:rsid w:val="00717F3C"/>
    <w:rsid w:val="00743490"/>
    <w:rsid w:val="00815A77"/>
    <w:rsid w:val="0082130E"/>
    <w:rsid w:val="0093109B"/>
    <w:rsid w:val="009A5942"/>
    <w:rsid w:val="009D11A8"/>
    <w:rsid w:val="00A03523"/>
    <w:rsid w:val="00AF3EBD"/>
    <w:rsid w:val="00C31B16"/>
    <w:rsid w:val="00C74E67"/>
    <w:rsid w:val="00C97AD6"/>
    <w:rsid w:val="00CD66D4"/>
    <w:rsid w:val="00EE6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84BEB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A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295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95E"/>
    <w:rPr>
      <w:rFonts w:ascii="Lucida Grande" w:hAnsi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A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295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95E"/>
    <w:rPr>
      <w:rFonts w:ascii="Lucida Grande" w:hAnsi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542</Words>
  <Characters>3093</Characters>
  <Application>Microsoft Macintosh Word</Application>
  <DocSecurity>0</DocSecurity>
  <Lines>25</Lines>
  <Paragraphs>7</Paragraphs>
  <ScaleCrop>false</ScaleCrop>
  <Company/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Gunn High School</dc:creator>
  <cp:keywords/>
  <dc:description/>
  <cp:lastModifiedBy>Gunn High School</cp:lastModifiedBy>
  <cp:revision>5</cp:revision>
  <cp:lastPrinted>2017-07-14T03:40:00Z</cp:lastPrinted>
  <dcterms:created xsi:type="dcterms:W3CDTF">2017-07-12T02:07:00Z</dcterms:created>
  <dcterms:modified xsi:type="dcterms:W3CDTF">2017-07-14T03:54:00Z</dcterms:modified>
</cp:coreProperties>
</file>